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bookmarkStart w:id="1" w:name="_GoBack"/>
      <w:r w:rsidRPr="00F97FD7">
        <w:rPr>
          <w:rFonts w:ascii="Times New Roman" w:hAnsi="Times New Roman" w:cs="Times New Roman"/>
          <w:color w:val="000000" w:themeColor="text1"/>
          <w:sz w:val="24"/>
          <w:szCs w:val="24"/>
          <w:u w:val="single"/>
        </w:rPr>
        <w:t>VARIO LF2 Plus</w:t>
      </w:r>
    </w:p>
    <w:bookmarkEnd w:id="1"/>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D03F5A2"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2" w:author="Čubík Ondřej, Bc." w:date="2022-12-19T13:22:00Z">
        <w:r w:rsidR="006E4B27" w:rsidRPr="00F97FD7" w:rsidDel="00787EB9">
          <w:rPr>
            <w:rFonts w:ascii="Times New Roman" w:hAnsi="Times New Roman" w:cs="Times New Roman"/>
            <w:color w:val="000000" w:themeColor="text1"/>
            <w:sz w:val="24"/>
            <w:szCs w:val="24"/>
          </w:rPr>
          <w:delText>0</w:delText>
        </w:r>
        <w:r w:rsidRPr="00F97FD7" w:rsidDel="00787EB9">
          <w:rPr>
            <w:rFonts w:ascii="Times New Roman" w:hAnsi="Times New Roman" w:cs="Times New Roman"/>
            <w:color w:val="000000" w:themeColor="text1"/>
            <w:sz w:val="24"/>
            <w:szCs w:val="24"/>
          </w:rPr>
          <w:delText xml:space="preserve"> </w:delText>
        </w:r>
      </w:del>
      <w:ins w:id="3" w:author="Čubík Ondřej, Bc." w:date="2022-12-19T13:22:00Z">
        <w:r w:rsidR="00787EB9">
          <w:rPr>
            <w:rFonts w:ascii="Times New Roman" w:hAnsi="Times New Roman" w:cs="Times New Roman"/>
            <w:color w:val="000000" w:themeColor="text1"/>
            <w:sz w:val="24"/>
            <w:szCs w:val="24"/>
          </w:rPr>
          <w:t>1</w:t>
        </w:r>
        <w:r w:rsidR="00787EB9"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4" w:name="_Toc100663459"/>
      <w:r w:rsidRPr="00F97FD7">
        <w:rPr>
          <w:rFonts w:eastAsia="Times New Roman"/>
        </w:rPr>
        <w:lastRenderedPageBreak/>
        <w:t>Kamerový systém</w:t>
      </w:r>
      <w:bookmarkEnd w:id="4"/>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5"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5"/>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541116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DB25937"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p>
    <w:p w14:paraId="141BB5FA" w14:textId="77777777" w:rsidR="00693DF2" w:rsidRPr="00F97FD7" w:rsidRDefault="00693DF2" w:rsidP="000773A2">
      <w:pPr>
        <w:pStyle w:val="Nadpis2"/>
        <w:numPr>
          <w:ilvl w:val="0"/>
          <w:numId w:val="0"/>
        </w:numPr>
        <w:spacing w:after="120"/>
      </w:pPr>
      <w:r w:rsidRPr="00F97FD7">
        <w:t>2. 2.</w:t>
      </w:r>
      <w:r w:rsidRPr="00F97FD7">
        <w:tab/>
      </w:r>
      <w:bookmarkStart w:id="6" w:name="_Toc100663461"/>
      <w:r w:rsidRPr="00F97FD7">
        <w:t>Zobrazovací zařízení</w:t>
      </w:r>
      <w:bookmarkEnd w:id="6"/>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lastRenderedPageBreak/>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1AF2168A"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7" w:name="_Toc100663462"/>
      <w:r w:rsidRPr="00F97FD7">
        <w:t>3.</w:t>
      </w:r>
      <w:r w:rsidRPr="00F97FD7">
        <w:tab/>
        <w:t>záznamové zařízení</w:t>
      </w:r>
      <w:bookmarkEnd w:id="7"/>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1636AE2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8" w:author="Čubík Ondřej, Bc." w:date="2022-12-19T13:07:00Z">
        <w:r w:rsidRPr="00F97FD7" w:rsidDel="00DD18B9">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ECF466B"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LCD 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po instalaci zařízení do vozidla. Diagnostický LCD 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6C6019E2"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p>
    <w:p w14:paraId="6E09A21C" w14:textId="592A5DA6" w:rsidR="00D676F1" w:rsidRPr="00F97FD7" w:rsidRDefault="00D676F1" w:rsidP="00D676F1">
      <w:pPr>
        <w:pStyle w:val="Nadpis2"/>
        <w:numPr>
          <w:ilvl w:val="0"/>
          <w:numId w:val="0"/>
        </w:numPr>
      </w:pPr>
      <w:r w:rsidRPr="00F97FD7">
        <w:t xml:space="preserve">2. </w:t>
      </w:r>
      <w:bookmarkStart w:id="9" w:name="_Toc100663463"/>
      <w:r>
        <w:t>4</w:t>
      </w:r>
      <w:r w:rsidRPr="00F97FD7">
        <w:t>.</w:t>
      </w:r>
      <w:r w:rsidRPr="00F97FD7">
        <w:tab/>
        <w:t>OVLÁDACÍ ZAŘÍZENÍ</w:t>
      </w:r>
      <w:bookmarkEnd w:id="9"/>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10"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10"/>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lastRenderedPageBreak/>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11" w:name="_Toc100663465"/>
      <w:r w:rsidRPr="00F97FD7">
        <w:rPr>
          <w:rFonts w:eastAsia="Times New Roman"/>
        </w:rPr>
        <w:t>Integrace</w:t>
      </w:r>
      <w:bookmarkEnd w:id="11"/>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Všechny instalované vodiče musí splňovat veškeré normy pro drážní provoz, zejména, ne však výhradně,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B3A1" w14:textId="77777777" w:rsidR="009B12E0" w:rsidRDefault="009B12E0" w:rsidP="00106C66">
      <w:pPr>
        <w:spacing w:after="0" w:line="240" w:lineRule="auto"/>
      </w:pPr>
      <w:r>
        <w:separator/>
      </w:r>
    </w:p>
  </w:endnote>
  <w:endnote w:type="continuationSeparator" w:id="0">
    <w:p w14:paraId="2BF3D2D8" w14:textId="77777777" w:rsidR="009B12E0" w:rsidRDefault="009B12E0"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652052"/>
      <w:docPartObj>
        <w:docPartGallery w:val="Page Numbers (Bottom of Page)"/>
        <w:docPartUnique/>
      </w:docPartObj>
    </w:sdtPr>
    <w:sdtEndPr/>
    <w:sdtContent>
      <w:p w14:paraId="031CFCFB" w14:textId="611392A9" w:rsidR="001946D7" w:rsidRDefault="001946D7">
        <w:pPr>
          <w:pStyle w:val="Zpat"/>
          <w:jc w:val="center"/>
        </w:pPr>
        <w:r>
          <w:fldChar w:fldCharType="begin"/>
        </w:r>
        <w:r>
          <w:instrText>PAGE   \* MERGEFORMAT</w:instrText>
        </w:r>
        <w:r>
          <w:fldChar w:fldCharType="separate"/>
        </w:r>
        <w:r w:rsidR="00787EB9">
          <w:rPr>
            <w:noProof/>
          </w:rPr>
          <w:t>9</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B7DCC" w14:textId="77777777" w:rsidR="009B12E0" w:rsidRDefault="009B12E0" w:rsidP="00106C66">
      <w:pPr>
        <w:spacing w:after="0" w:line="240" w:lineRule="auto"/>
      </w:pPr>
      <w:r>
        <w:separator/>
      </w:r>
    </w:p>
  </w:footnote>
  <w:footnote w:type="continuationSeparator" w:id="0">
    <w:p w14:paraId="6BF206FD" w14:textId="77777777" w:rsidR="009B12E0" w:rsidRDefault="009B12E0"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CD7CB" w14:textId="12F8D007" w:rsidR="00595716" w:rsidRPr="00642C27" w:rsidRDefault="00595716" w:rsidP="00595716">
    <w:pPr>
      <w:pStyle w:val="Zhlav"/>
      <w:jc w:val="right"/>
      <w:rPr>
        <w:sz w:val="24"/>
        <w:szCs w:val="24"/>
      </w:rPr>
    </w:pPr>
    <w:r w:rsidRPr="009122E0">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 o dílo</w:t>
    </w:r>
    <w:r>
      <w:rPr>
        <w:sz w:val="24"/>
        <w:szCs w:val="24"/>
      </w:rPr>
      <w:t xml:space="preserve"> </w:t>
    </w:r>
    <w:r w:rsidRPr="00642C27">
      <w:rPr>
        <w:sz w:val="24"/>
        <w:szCs w:val="24"/>
      </w:rPr>
      <w:t>„</w:t>
    </w:r>
    <w:r>
      <w:t>Kamerový systém pro stávající vozidla MHD“</w:t>
    </w:r>
  </w:p>
  <w:p w14:paraId="630F6BAC" w14:textId="1960E1D9" w:rsidR="00595716" w:rsidRPr="0087779A" w:rsidRDefault="00595716" w:rsidP="00595716">
    <w:pPr>
      <w:pStyle w:val="Zhlav"/>
      <w:jc w:val="right"/>
      <w:rPr>
        <w:sz w:val="20"/>
        <w:szCs w:val="20"/>
      </w:rPr>
    </w:pPr>
    <w:r w:rsidRPr="0087779A">
      <w:rPr>
        <w:sz w:val="20"/>
        <w:szCs w:val="20"/>
      </w:rPr>
      <w:t xml:space="preserve">číslo smlouvy </w:t>
    </w:r>
    <w:r w:rsidRPr="00225B68">
      <w:rPr>
        <w:sz w:val="20"/>
        <w:szCs w:val="20"/>
      </w:rPr>
      <w:t xml:space="preserve">objednatele: </w:t>
    </w:r>
    <w:r>
      <w:rPr>
        <w:sz w:val="20"/>
        <w:szCs w:val="20"/>
      </w:rPr>
      <w:t>DOD</w:t>
    </w:r>
    <w:r w:rsidR="008C1ADC">
      <w:t>20220788</w:t>
    </w:r>
  </w:p>
  <w:p w14:paraId="61A29919" w14:textId="77777777" w:rsidR="00595716" w:rsidRDefault="00595716" w:rsidP="00595716">
    <w:pPr>
      <w:pStyle w:val="Zhlav"/>
      <w:tabs>
        <w:tab w:val="center" w:pos="5102"/>
        <w:tab w:val="right" w:pos="10204"/>
      </w:tabs>
      <w:jc w:val="right"/>
      <w:rPr>
        <w:sz w:val="20"/>
        <w:szCs w:val="20"/>
      </w:rPr>
    </w:pPr>
    <w:r>
      <w:rPr>
        <w:sz w:val="20"/>
        <w:szCs w:val="20"/>
      </w:rPr>
      <w:tab/>
    </w:r>
    <w:r>
      <w:rPr>
        <w:sz w:val="20"/>
        <w:szCs w:val="20"/>
      </w:rPr>
      <w:tab/>
    </w:r>
    <w:r w:rsidRPr="0087779A">
      <w:rPr>
        <w:sz w:val="20"/>
        <w:szCs w:val="20"/>
      </w:rPr>
      <w:t xml:space="preserve">číslo smlouvy </w:t>
    </w:r>
    <w:r w:rsidRPr="003E279A">
      <w:rPr>
        <w:sz w:val="20"/>
        <w:szCs w:val="20"/>
      </w:rPr>
      <w:t>zhotovitele:</w:t>
    </w:r>
    <w:r>
      <w:rPr>
        <w:sz w:val="20"/>
        <w:szCs w:val="20"/>
      </w:rPr>
      <w:t xml:space="preserve"> </w:t>
    </w:r>
    <w:r w:rsidRPr="00E30281">
      <w:rPr>
        <w:i/>
        <w:color w:val="5B9BD5" w:themeColor="accent1"/>
        <w:sz w:val="20"/>
        <w:szCs w:val="20"/>
      </w:rPr>
      <w:t>XXX</w:t>
    </w:r>
  </w:p>
  <w:p w14:paraId="35D83856" w14:textId="016C7FE5" w:rsidR="00595716" w:rsidRDefault="00595716" w:rsidP="00595716">
    <w:pPr>
      <w:pStyle w:val="Zhlav"/>
      <w:jc w:val="right"/>
      <w:rPr>
        <w:sz w:val="20"/>
        <w:szCs w:val="20"/>
      </w:rPr>
    </w:pPr>
    <w:r w:rsidRPr="00CF7595">
      <w:rPr>
        <w:sz w:val="20"/>
        <w:szCs w:val="20"/>
      </w:rPr>
      <w:t xml:space="preserve">Příloha č. </w:t>
    </w:r>
    <w:r>
      <w:rPr>
        <w:sz w:val="20"/>
        <w:szCs w:val="20"/>
      </w:rPr>
      <w:t>1</w:t>
    </w:r>
    <w:r w:rsidR="00B720F4">
      <w:rPr>
        <w:sz w:val="20"/>
        <w:szCs w:val="20"/>
      </w:rPr>
      <w:t xml:space="preserve"> </w:t>
    </w:r>
    <w:proofErr w:type="spellStart"/>
    <w:r w:rsidR="00B720F4">
      <w:rPr>
        <w:sz w:val="20"/>
        <w:szCs w:val="20"/>
      </w:rPr>
      <w:t>SoD</w:t>
    </w:r>
    <w:proofErr w:type="spellEnd"/>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3A732293" w14:textId="035FA9A5" w:rsidR="00B720F4" w:rsidRPr="00CF7595" w:rsidRDefault="00B720F4" w:rsidP="00595716">
    <w:pPr>
      <w:pStyle w:val="Zhlav"/>
      <w:jc w:val="right"/>
      <w:rPr>
        <w:sz w:val="20"/>
        <w:szCs w:val="20"/>
      </w:rPr>
    </w:pPr>
    <w:r w:rsidRPr="00CF7595">
      <w:rPr>
        <w:sz w:val="20"/>
        <w:szCs w:val="20"/>
      </w:rPr>
      <w:t xml:space="preserve">Příloha č. </w:t>
    </w:r>
    <w:r>
      <w:rPr>
        <w:sz w:val="20"/>
        <w:szCs w:val="20"/>
      </w:rPr>
      <w:t>3 ZD</w:t>
    </w:r>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2"/>
  </w:num>
  <w:num w:numId="2">
    <w:abstractNumId w:val="23"/>
  </w:num>
  <w:num w:numId="3">
    <w:abstractNumId w:val="24"/>
  </w:num>
  <w:num w:numId="4">
    <w:abstractNumId w:val="7"/>
  </w:num>
  <w:num w:numId="5">
    <w:abstractNumId w:val="2"/>
  </w:num>
  <w:num w:numId="6">
    <w:abstractNumId w:val="16"/>
  </w:num>
  <w:num w:numId="7">
    <w:abstractNumId w:val="18"/>
  </w:num>
  <w:num w:numId="8">
    <w:abstractNumId w:val="21"/>
  </w:num>
  <w:num w:numId="9">
    <w:abstractNumId w:val="0"/>
  </w:num>
  <w:num w:numId="10">
    <w:abstractNumId w:val="5"/>
  </w:num>
  <w:num w:numId="11">
    <w:abstractNumId w:val="3"/>
  </w:num>
  <w:num w:numId="12">
    <w:abstractNumId w:val="25"/>
  </w:num>
  <w:num w:numId="13">
    <w:abstractNumId w:val="19"/>
  </w:num>
  <w:num w:numId="14">
    <w:abstractNumId w:val="9"/>
  </w:num>
  <w:num w:numId="15">
    <w:abstractNumId w:val="11"/>
  </w:num>
  <w:num w:numId="16">
    <w:abstractNumId w:val="20"/>
  </w:num>
  <w:num w:numId="17">
    <w:abstractNumId w:val="8"/>
  </w:num>
  <w:num w:numId="18">
    <w:abstractNumId w:val="4"/>
  </w:num>
  <w:num w:numId="19">
    <w:abstractNumId w:val="12"/>
  </w:num>
  <w:num w:numId="20">
    <w:abstractNumId w:val="1"/>
  </w:num>
  <w:num w:numId="21">
    <w:abstractNumId w:val="15"/>
  </w:num>
  <w:num w:numId="22">
    <w:abstractNumId w:val="17"/>
  </w:num>
  <w:num w:numId="23">
    <w:abstractNumId w:val="10"/>
  </w:num>
  <w:num w:numId="24">
    <w:abstractNumId w:val="14"/>
  </w:num>
  <w:num w:numId="25">
    <w:abstractNumId w:val="26"/>
  </w:num>
  <w:num w:numId="26">
    <w:abstractNumId w:val="13"/>
  </w:num>
  <w:num w:numId="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ubík Ondřej, Bc.">
    <w15:presenceInfo w15:providerId="AD" w15:userId="S-1-5-21-1688287415-1860907588-483988704-12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3DA9"/>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F0A00"/>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87EB9"/>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12E0"/>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18B9"/>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0D132-182B-45B5-AF06-DA59B2FE3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2587</Words>
  <Characters>15270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Čubík Ondřej, Bc.</cp:lastModifiedBy>
  <cp:revision>21</cp:revision>
  <cp:lastPrinted>2022-07-26T06:32:00Z</cp:lastPrinted>
  <dcterms:created xsi:type="dcterms:W3CDTF">2022-09-08T07:13:00Z</dcterms:created>
  <dcterms:modified xsi:type="dcterms:W3CDTF">2022-12-19T12:22:00Z</dcterms:modified>
</cp:coreProperties>
</file>